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5AB44DA2" w:rsidR="00BF5752" w:rsidRDefault="004D099D" w:rsidP="0017131E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</w:t>
      </w:r>
      <w:del w:id="0" w:author="Kotolanová, Nicola" w:date="2022-12-09T13:33:00Z">
        <w:r w:rsidR="003F5E1C" w:rsidDel="00FB75D5">
          <w:rPr>
            <w:rFonts w:ascii="Arial" w:hAnsi="Arial" w:cs="Arial"/>
            <w:b/>
            <w:sz w:val="20"/>
          </w:rPr>
          <w:delText xml:space="preserve">3,5 </w:delText>
        </w:r>
      </w:del>
      <w:ins w:id="1" w:author="Kotolanová, Nicola" w:date="2022-12-09T13:33:00Z">
        <w:r w:rsidR="00FB75D5">
          <w:rPr>
            <w:rFonts w:ascii="Arial" w:hAnsi="Arial" w:cs="Arial"/>
            <w:b/>
            <w:sz w:val="20"/>
          </w:rPr>
          <w:t>3</w:t>
        </w:r>
      </w:ins>
      <w:ins w:id="2" w:author="Kotolanová, Nicola" w:date="2022-12-09T13:34:00Z">
        <w:r w:rsidR="00FB75D5">
          <w:rPr>
            <w:rFonts w:ascii="Arial" w:hAnsi="Arial" w:cs="Arial"/>
            <w:b/>
            <w:sz w:val="20"/>
          </w:rPr>
          <w:t xml:space="preserve">,4 </w:t>
        </w:r>
      </w:ins>
      <w:r w:rsidR="003F5E1C">
        <w:rPr>
          <w:rFonts w:ascii="Arial" w:hAnsi="Arial" w:cs="Arial"/>
          <w:b/>
          <w:sz w:val="20"/>
        </w:rPr>
        <w:t xml:space="preserve">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44531A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E011EA4" w14:textId="5919BFDA" w:rsidR="009A3B7E" w:rsidRDefault="009A3B7E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33866AED" w14:textId="77777777" w:rsidR="007A15BD" w:rsidRDefault="007A15BD" w:rsidP="007A15B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C0148D9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47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1"/>
        <w:gridCol w:w="1854"/>
        <w:gridCol w:w="1019"/>
        <w:gridCol w:w="2169"/>
        <w:tblGridChange w:id="3">
          <w:tblGrid>
            <w:gridCol w:w="4871"/>
            <w:gridCol w:w="1"/>
            <w:gridCol w:w="1853"/>
            <w:gridCol w:w="1"/>
            <w:gridCol w:w="1018"/>
            <w:gridCol w:w="1"/>
            <w:gridCol w:w="2168"/>
          </w:tblGrid>
        </w:tblGridChange>
      </w:tblGrid>
      <w:tr w:rsidR="009657EA" w:rsidRPr="009657EA" w14:paraId="248C3976" w14:textId="77777777" w:rsidTr="00DF7DAF">
        <w:trPr>
          <w:trHeight w:val="861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46A8D0B0" w:rsidR="009657EA" w:rsidRPr="009657EA" w:rsidRDefault="00E35504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1B86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4E5DF5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BB1921" w:rsidRPr="009657EA" w14:paraId="00F9F2A9" w14:textId="77777777" w:rsidTr="00DF7DAF">
        <w:trPr>
          <w:trHeight w:val="288"/>
        </w:trPr>
        <w:tc>
          <w:tcPr>
            <w:tcW w:w="24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9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0EEF" w14:textId="10AA3E2D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5 </w:t>
            </w:r>
            <w:r w:rsidR="001F666D">
              <w:rPr>
                <w:rFonts w:ascii="Arial" w:hAnsi="Arial" w:cs="Arial"/>
                <w:color w:val="000000"/>
                <w:sz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18A5C3D6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71FB9330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96036" w14:textId="6C837D8D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59EFE847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50EA9DC0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B204" w14:textId="31D6551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20"/>
              </w:rPr>
              <w:t>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4664610B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4935567C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5A75" w14:textId="7AA7F5C5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57D1B73B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2C1F644F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D554C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7A6FB1B2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0348A589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5A4BC439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Rozměry nákladového prostoru pro vestavbu o rozměrech š/v/d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BCDC" w14:textId="7F6A47D4" w:rsidR="00BB1921" w:rsidRPr="00FC1E12" w:rsidRDefault="00772702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</w:t>
            </w:r>
            <w:r w:rsidR="00BB7719">
              <w:rPr>
                <w:rFonts w:ascii="Arial" w:hAnsi="Arial" w:cs="Arial"/>
                <w:color w:val="000000"/>
                <w:sz w:val="20"/>
              </w:rPr>
              <w:t>1470</w:t>
            </w:r>
            <w:r w:rsidR="00BB1921">
              <w:rPr>
                <w:rFonts w:ascii="Arial" w:hAnsi="Arial" w:cs="Arial"/>
                <w:color w:val="000000"/>
                <w:sz w:val="20"/>
              </w:rPr>
              <w:t>/1500/750</w:t>
            </w:r>
            <w:r w:rsidR="00BB1921" w:rsidRPr="00FC1E12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7A1CFECF" w:rsidR="00BB1921" w:rsidRPr="00AB6190" w:rsidRDefault="00772702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7F6DCEC6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6475FD41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4BB19E3A" w:rsidR="00BB1921" w:rsidRPr="00F343BF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F11E" w14:textId="5FC819D4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220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1D8CD984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B7A08" w:rsidRPr="009657EA" w14:paraId="18469218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AF74B" w14:textId="54DDB77B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F36EE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9A1B3B">
              <w:rPr>
                <w:rFonts w:ascii="Arial" w:hAnsi="Arial" w:cs="Arial"/>
                <w:color w:val="000000"/>
                <w:sz w:val="20"/>
              </w:rPr>
              <w:t>200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B02CDA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F10730C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FBBA" w14:textId="1926D7C1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B863E9">
              <w:rPr>
                <w:rFonts w:ascii="Arial" w:hAnsi="Arial" w:cs="Arial"/>
                <w:color w:val="000000"/>
                <w:sz w:val="20"/>
              </w:rPr>
              <w:t>750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357DD1F9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2C39307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6F20A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883A" w14:textId="6C8E2B15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56AD9">
              <w:rPr>
                <w:rFonts w:ascii="Arial" w:hAnsi="Arial" w:cs="Arial"/>
                <w:color w:val="000000"/>
                <w:sz w:val="20"/>
              </w:rPr>
              <w:t>1 100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DF9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007AE" w14:textId="093F022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2FE6346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AE846F" w14:textId="30E576FF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Šířka korby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B66DF" w14:textId="4E418DF9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1 450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65CF7" w14:textId="77D36FA4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95568" w14:textId="4FC4DC50" w:rsidR="009F1A79" w:rsidRPr="0053188C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175CBC7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A746DB" w14:textId="224C8DA4" w:rsidR="009F1A79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Délka korby 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0E02" w14:textId="2FC10F0C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4363" w14:textId="53790DC9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9EC95" w14:textId="4E44D03D" w:rsidR="009F1A79" w:rsidRPr="0053188C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7A58573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F3B47D3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73C4C" w14:textId="5155AF84" w:rsidR="009F1A79" w:rsidRDefault="00BB1921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0632188B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B06F178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381F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BC020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428A4D7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6A541F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06B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C7EA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090A" w14:textId="53FF8854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489BE12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733F675C" w:rsidR="009F1A79" w:rsidRPr="00F343BF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7796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4F7A504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9A4FB56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5C5CAEDE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Převodovka </w:t>
            </w:r>
            <w:r>
              <w:rPr>
                <w:rFonts w:ascii="Arial" w:hAnsi="Arial" w:cs="Arial"/>
                <w:sz w:val="20"/>
              </w:rPr>
              <w:t>manuální</w:t>
            </w:r>
            <w:r w:rsidR="001F34FF">
              <w:rPr>
                <w:rFonts w:ascii="Arial" w:hAnsi="Arial" w:cs="Arial"/>
                <w:sz w:val="20"/>
              </w:rPr>
              <w:t xml:space="preserve"> nebo automatická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967E22" w14:textId="2CF5848E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A037" w14:textId="2CA50499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D9B94AB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BA41868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0EEEA990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DD0F7F" w14:textId="77777777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1F9CF4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C5AF34B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9F1A79" w:rsidRPr="00AB6190" w:rsidRDefault="009F1A79" w:rsidP="009F1A7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284A0" w14:textId="4565A006" w:rsidR="009F1A79" w:rsidRPr="00AB6190" w:rsidRDefault="009F1A79" w:rsidP="009F1A7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77777777" w:rsidR="009F1A79" w:rsidRPr="00AB6190" w:rsidRDefault="009F1A79" w:rsidP="009F1A7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7233B9B2" w:rsidR="009F1A79" w:rsidRDefault="009F1A79" w:rsidP="009F1A79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535374D0" w14:textId="77777777" w:rsidTr="00DF7DAF">
        <w:tblPrEx>
          <w:tblW w:w="5474" w:type="pct"/>
          <w:tblCellMar>
            <w:left w:w="70" w:type="dxa"/>
            <w:right w:w="70" w:type="dxa"/>
          </w:tblCellMar>
          <w:tblPrExChange w:id="4" w:author="Kotolanová, Nicola" w:date="2022-12-12T13:42:00Z">
            <w:tblPrEx>
              <w:tblW w:w="5474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5" w:author="Kotolanová, Nicola" w:date="2022-12-12T13:42:00Z"/>
          <w:trPrChange w:id="6" w:author="Kotolanová, Nicola" w:date="2022-12-12T13:42:00Z">
            <w:trPr>
              <w:trHeight w:val="288"/>
            </w:trPr>
          </w:trPrChange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7" w:author="Kotolanová, Nicola" w:date="2022-12-12T13:42:00Z">
              <w:tcPr>
                <w:tcW w:w="2536" w:type="pct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353EC66D" w14:textId="3DB207A1" w:rsidR="00DF7DAF" w:rsidRPr="00AB6190" w:rsidRDefault="00DF7DAF" w:rsidP="00DF7DAF">
            <w:pPr>
              <w:spacing w:after="0"/>
              <w:rPr>
                <w:ins w:id="8" w:author="Kotolanová, Nicola" w:date="2022-12-12T13:42:00Z"/>
                <w:rFonts w:ascii="Arial" w:hAnsi="Arial" w:cs="Arial"/>
                <w:sz w:val="20"/>
              </w:rPr>
            </w:pPr>
            <w:ins w:id="9" w:author="Kotolanová, Nicola" w:date="2022-12-12T13:42:00Z">
              <w:r>
                <w:rPr>
                  <w:rFonts w:ascii="Arial" w:hAnsi="Arial" w:cs="Arial"/>
                  <w:sz w:val="20"/>
                </w:rPr>
                <w:t>Emisní norma platná v době dodání vozidla</w:t>
              </w:r>
            </w:ins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3:42:00Z">
              <w:tcPr>
                <w:tcW w:w="7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44F0DED" w14:textId="5E7866B3" w:rsidR="00DF7DAF" w:rsidRDefault="00DF7DAF" w:rsidP="00DF7DAF">
            <w:pPr>
              <w:spacing w:after="0"/>
              <w:jc w:val="center"/>
              <w:rPr>
                <w:ins w:id="11" w:author="Kotolanová, Nicola" w:date="2022-12-12T13:42:00Z"/>
                <w:rFonts w:ascii="Arial" w:hAnsi="Arial" w:cs="Arial"/>
                <w:color w:val="000000"/>
                <w:sz w:val="20"/>
              </w:rPr>
            </w:pPr>
            <w:ins w:id="12" w:author="Kotolanová, Nicola" w:date="2022-12-12T13:42:00Z">
              <w:r>
                <w:rPr>
                  <w:rFonts w:ascii="Arial" w:hAnsi="Arial" w:cs="Arial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3" w:author="Kotolanová, Nicola" w:date="2022-12-12T13:42:00Z">
              <w:tcPr>
                <w:tcW w:w="51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27D61E22" w14:textId="55E59EF3" w:rsidR="00DF7DAF" w:rsidRPr="00AB6190" w:rsidRDefault="00DF7DAF" w:rsidP="00DF7DAF">
            <w:pPr>
              <w:spacing w:after="0"/>
              <w:jc w:val="center"/>
              <w:rPr>
                <w:ins w:id="14" w:author="Kotolanová, Nicola" w:date="2022-12-12T13:42:00Z"/>
                <w:rFonts w:ascii="Arial" w:hAnsi="Arial" w:cs="Arial"/>
                <w:color w:val="000000"/>
                <w:sz w:val="20"/>
              </w:rPr>
            </w:pPr>
            <w:ins w:id="15" w:author="Kotolanová, Nicola" w:date="2022-12-12T13:42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3:42:00Z">
              <w:tcPr>
                <w:tcW w:w="11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C4EBA71" w14:textId="650FAC96" w:rsidR="00DF7DAF" w:rsidRPr="0053188C" w:rsidRDefault="00DF7DAF" w:rsidP="00DF7DAF">
            <w:pPr>
              <w:spacing w:after="0"/>
              <w:jc w:val="center"/>
              <w:rPr>
                <w:ins w:id="17" w:author="Kotolanová, Nicola" w:date="2022-12-12T13:4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8" w:author="Kotolanová, Nicola" w:date="2022-12-12T13:4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DF7DAF" w:rsidRPr="009657EA" w14:paraId="4D5B5AF3" w14:textId="77777777" w:rsidTr="00D95177">
        <w:tblPrEx>
          <w:tblW w:w="5474" w:type="pct"/>
          <w:tblCellMar>
            <w:left w:w="70" w:type="dxa"/>
            <w:right w:w="70" w:type="dxa"/>
          </w:tblCellMar>
          <w:tblPrExChange w:id="19" w:author="Kotolanová, Nicola" w:date="2022-12-12T13:42:00Z">
            <w:tblPrEx>
              <w:tblW w:w="5474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0" w:author="Kotolanová, Nicola" w:date="2022-12-12T13:42:00Z"/>
          <w:trPrChange w:id="21" w:author="Kotolanová, Nicola" w:date="2022-12-12T13:42:00Z">
            <w:trPr>
              <w:trHeight w:val="288"/>
            </w:trPr>
          </w:trPrChange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22" w:author="Kotolanová, Nicola" w:date="2022-12-12T13:42:00Z">
              <w:tcPr>
                <w:tcW w:w="245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5ECF308C" w14:textId="28B74361" w:rsidR="00DF7DAF" w:rsidRPr="00AB6190" w:rsidRDefault="00DF7DAF" w:rsidP="00DF7DAF">
            <w:pPr>
              <w:spacing w:after="0"/>
              <w:rPr>
                <w:ins w:id="23" w:author="Kotolanová, Nicola" w:date="2022-12-12T13:42:00Z"/>
                <w:rFonts w:ascii="Arial" w:hAnsi="Arial" w:cs="Arial"/>
                <w:sz w:val="20"/>
              </w:rPr>
            </w:pPr>
            <w:ins w:id="24" w:author="Kotolanová, Nicola" w:date="2022-12-12T13:42:00Z">
              <w:r>
                <w:rPr>
                  <w:rFonts w:ascii="Arial" w:hAnsi="Arial" w:cs="Arial"/>
                  <w:sz w:val="20"/>
                </w:rPr>
                <w:t>Spotřeba PHM pro kombinovan</w:t>
              </w:r>
            </w:ins>
            <w:ins w:id="25" w:author="Kotolanová, Nicola" w:date="2022-12-12T13:43:00Z">
              <w:r>
                <w:rPr>
                  <w:rFonts w:ascii="Arial" w:hAnsi="Arial" w:cs="Arial"/>
                  <w:sz w:val="20"/>
                </w:rPr>
                <w:t>ý provoz dle TP</w:t>
              </w:r>
            </w:ins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6" w:author="Kotolanová, Nicola" w:date="2022-12-12T13:42:00Z">
              <w:tcPr>
                <w:tcW w:w="935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D865662" w14:textId="48CB01B9" w:rsidR="00DF7DAF" w:rsidRDefault="00DF7DAF" w:rsidP="00DF7DAF">
            <w:pPr>
              <w:spacing w:after="0"/>
              <w:jc w:val="center"/>
              <w:rPr>
                <w:ins w:id="27" w:author="Kotolanová, Nicola" w:date="2022-12-12T13:42:00Z"/>
                <w:rFonts w:ascii="Arial" w:hAnsi="Arial" w:cs="Arial"/>
                <w:color w:val="000000"/>
                <w:sz w:val="20"/>
              </w:rPr>
            </w:pPr>
            <w:ins w:id="28" w:author="Kotolanová, Nicola" w:date="2022-12-12T13:43:00Z">
              <w:r>
                <w:rPr>
                  <w:rFonts w:ascii="Arial" w:hAnsi="Arial" w:cs="Arial"/>
                  <w:color w:val="000000"/>
                  <w:sz w:val="20"/>
                </w:rPr>
                <w:t>v souladu s přílohou č. 2 nařízení</w:t>
              </w:r>
              <w:r w:rsidR="00C94198">
                <w:rPr>
                  <w:rFonts w:ascii="Arial" w:hAnsi="Arial" w:cs="Arial"/>
                  <w:color w:val="000000"/>
                  <w:sz w:val="20"/>
                </w:rPr>
                <w:t xml:space="preserve"> vlády č. 173/2016 Sb.</w:t>
              </w:r>
            </w:ins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9" w:author="Kotolanová, Nicola" w:date="2022-12-12T13:42:00Z">
              <w:tcPr>
                <w:tcW w:w="51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5ACBA2E" w14:textId="7F11F410" w:rsidR="00DF7DAF" w:rsidRPr="00AB6190" w:rsidRDefault="00DF7DAF" w:rsidP="00DF7DAF">
            <w:pPr>
              <w:spacing w:after="0"/>
              <w:jc w:val="center"/>
              <w:rPr>
                <w:ins w:id="30" w:author="Kotolanová, Nicola" w:date="2022-12-12T13:42:00Z"/>
                <w:rFonts w:ascii="Arial" w:hAnsi="Arial" w:cs="Arial"/>
                <w:color w:val="000000"/>
                <w:sz w:val="20"/>
              </w:rPr>
            </w:pPr>
            <w:ins w:id="31" w:author="Kotolanová, Nicola" w:date="2022-12-12T13:42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2" w:author="Kotolanová, Nicola" w:date="2022-12-12T13:42:00Z">
              <w:tcPr>
                <w:tcW w:w="109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E6F429D" w14:textId="6ECCF57B" w:rsidR="00DF7DAF" w:rsidRPr="0053188C" w:rsidRDefault="00DF7DAF" w:rsidP="00DF7DAF">
            <w:pPr>
              <w:spacing w:after="0"/>
              <w:jc w:val="center"/>
              <w:rPr>
                <w:ins w:id="33" w:author="Kotolanová, Nicola" w:date="2022-12-12T13:4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4" w:author="Kotolanová, Nicola" w:date="2022-12-12T13:4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DF7DAF" w:rsidRPr="009657EA" w14:paraId="50811BD2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F7239" w14:textId="0164A1A8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3E030B61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BE7CA45" w14:textId="77777777" w:rsidTr="00DF7DAF">
        <w:trPr>
          <w:trHeight w:val="401"/>
        </w:trPr>
        <w:tc>
          <w:tcPr>
            <w:tcW w:w="24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A1E0CA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2665EB66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F88B2BF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Objem palivové nádrže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6ECE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4009D801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18A008FE" w14:textId="77777777" w:rsidTr="00DF7DAF">
        <w:trPr>
          <w:trHeight w:val="288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DD70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8382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102895DF" w14:textId="77777777" w:rsidTr="00DF7DAF">
        <w:trPr>
          <w:trHeight w:val="305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22790EBA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4D099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4D099D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6</w:t>
            </w:r>
            <w:r w:rsidRPr="004D099D">
              <w:rPr>
                <w:rFonts w:ascii="Arial" w:hAnsi="Arial" w:cs="Arial"/>
                <w:sz w:val="20"/>
              </w:rPr>
              <w:t xml:space="preserve">" včetně rozměru terénních pneu  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AFCE3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EC4A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2B14EF4" w14:textId="77777777" w:rsidTr="00DF7DAF">
        <w:trPr>
          <w:trHeight w:val="469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76EF1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6FB" w14:textId="7777777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DB0E823" w14:textId="77777777" w:rsidTr="00DF7DAF">
        <w:trPr>
          <w:trHeight w:val="416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3B71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7777777" w:rsidR="00DF7DAF" w:rsidRPr="00AB6190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BFDB4" w14:textId="77777777" w:rsidR="00DF7DAF" w:rsidRPr="008E0654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A6A8A5E" w14:textId="77777777" w:rsidTr="00DF7DAF">
        <w:trPr>
          <w:trHeight w:val="416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6BE25AA" w14:textId="5F65053D" w:rsidR="00DF7DAF" w:rsidRPr="008E0654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- hmotnost brzděného přívěsu 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6ED" w14:textId="1D70B09D" w:rsidR="00DF7DAF" w:rsidRPr="008E0654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del w:id="35" w:author="Kotolanová, Nicola" w:date="2022-12-09T13:34:00Z">
              <w:r w:rsidDel="00FB75D5">
                <w:rPr>
                  <w:rFonts w:ascii="Arial" w:hAnsi="Arial" w:cs="Arial"/>
                  <w:color w:val="000000"/>
                  <w:sz w:val="20"/>
                </w:rPr>
                <w:delText>3,5</w:delText>
              </w:r>
            </w:del>
            <w:ins w:id="36" w:author="Kotolanová, Nicola" w:date="2022-12-09T13:34:00Z">
              <w:r>
                <w:rPr>
                  <w:rFonts w:ascii="Arial" w:hAnsi="Arial" w:cs="Arial"/>
                  <w:color w:val="000000"/>
                  <w:sz w:val="20"/>
                </w:rPr>
                <w:t>3,4</w:t>
              </w:r>
            </w:ins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BA677" w14:textId="78D7C194" w:rsidR="00DF7DAF" w:rsidRPr="008E0654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t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114C" w14:textId="04CE47D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E54C345" w14:textId="77777777" w:rsidTr="00DF7DAF">
        <w:trPr>
          <w:trHeight w:val="416"/>
        </w:trPr>
        <w:tc>
          <w:tcPr>
            <w:tcW w:w="24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EFE6462" w14:textId="2FE46C3C" w:rsidR="00DF7DAF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Užitečná hmotnost při tažení </w:t>
            </w:r>
            <w:del w:id="37" w:author="Kotolanová, Nicola" w:date="2022-12-09T13:34:00Z">
              <w:r w:rsidDel="00FB75D5">
                <w:rPr>
                  <w:rFonts w:ascii="Arial" w:hAnsi="Arial" w:cs="Arial"/>
                  <w:color w:val="000000"/>
                  <w:sz w:val="20"/>
                </w:rPr>
                <w:delText>3,5</w:delText>
              </w:r>
            </w:del>
            <w:ins w:id="38" w:author="Kotolanová, Nicola" w:date="2022-12-09T13:34:00Z">
              <w:r>
                <w:rPr>
                  <w:rFonts w:ascii="Arial" w:hAnsi="Arial" w:cs="Arial"/>
                  <w:color w:val="000000"/>
                  <w:sz w:val="20"/>
                </w:rPr>
                <w:t>3,4</w:t>
              </w:r>
            </w:ins>
            <w:r>
              <w:rPr>
                <w:rFonts w:ascii="Arial" w:hAnsi="Arial" w:cs="Arial"/>
                <w:color w:val="000000"/>
                <w:sz w:val="20"/>
              </w:rPr>
              <w:t xml:space="preserve"> t přívěsu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DBE92" w14:textId="37DF1544" w:rsidR="00DF7DAF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9493B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del w:id="39" w:author="Kotolanová, Nicola" w:date="2022-12-09T13:34:00Z">
              <w:r w:rsidRPr="00B9493B" w:rsidDel="00FB75D5">
                <w:rPr>
                  <w:rFonts w:ascii="Arial" w:hAnsi="Arial" w:cs="Arial"/>
                  <w:color w:val="000000"/>
                  <w:sz w:val="20"/>
                </w:rPr>
                <w:delText>680</w:delText>
              </w:r>
            </w:del>
            <w:ins w:id="40" w:author="Kotolanová, Nicola" w:date="2022-12-09T13:34:00Z">
              <w:r>
                <w:rPr>
                  <w:rFonts w:ascii="Arial" w:hAnsi="Arial" w:cs="Arial"/>
                  <w:color w:val="000000"/>
                  <w:sz w:val="20"/>
                </w:rPr>
                <w:t>560</w:t>
              </w:r>
            </w:ins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BF01" w14:textId="1B12A0F6" w:rsidR="00DF7DAF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06CA5" w14:textId="4D96A1C6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7148E155" w14:textId="77777777" w:rsidTr="00DF7DAF">
        <w:trPr>
          <w:trHeight w:val="861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C66965" w14:textId="741E25E8" w:rsidR="00DF7DAF" w:rsidRPr="0003373D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DF7DAF" w:rsidRPr="009657EA" w14:paraId="1225BE2B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20A19F8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r>
              <w:rPr>
                <w:rFonts w:ascii="Arial" w:hAnsi="Arial" w:cs="Arial"/>
                <w:noProof w:val="0"/>
                <w:sz w:val="20"/>
              </w:rPr>
              <w:t>Bluetooth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468733E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04113980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Čelní, b</w:t>
            </w:r>
            <w:r w:rsidRPr="0003373D">
              <w:rPr>
                <w:rFonts w:ascii="Arial" w:hAnsi="Arial" w:cs="Arial"/>
                <w:color w:val="000000"/>
                <w:sz w:val="20"/>
              </w:rPr>
              <w:t xml:space="preserve">oční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vpředu, stropní, kolenní řidiče </w:t>
            </w:r>
            <w:r w:rsidRPr="0003373D">
              <w:rPr>
                <w:rFonts w:ascii="Arial" w:hAnsi="Arial" w:cs="Arial"/>
                <w:color w:val="000000"/>
                <w:sz w:val="20"/>
              </w:rPr>
              <w:t>airbagy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54862283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2D0CEA2B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prostorovým alarmem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45B16C53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77777777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21AD0A4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77777777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4E5E1075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77777777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7A9118BC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77777777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4FB022AC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44FA05AD" w:rsidR="00DF7DAF" w:rsidRPr="0003373D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manuální, diginální výhodou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61FC417" w14:textId="77777777" w:rsidTr="00DF7DA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 přední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190CAE7C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3546FC52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73BD1DA4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7F1CB275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10D01F3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4BD7F9AE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10A3E4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3FC9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1C21179A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5D81E6E6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zatížení </w:t>
            </w:r>
            <w:del w:id="41" w:author="Kotolanová, Nicola" w:date="2022-12-09T13:34:00Z">
              <w:r w:rsidRPr="00FC1E12" w:rsidDel="0016153C">
                <w:rPr>
                  <w:rFonts w:ascii="Arial" w:hAnsi="Arial" w:cs="Arial"/>
                  <w:color w:val="000000"/>
                  <w:sz w:val="20"/>
                </w:rPr>
                <w:delText>3,5</w:delText>
              </w:r>
            </w:del>
            <w:ins w:id="42" w:author="Kotolanová, Nicola" w:date="2022-12-09T13:34:00Z">
              <w:r>
                <w:rPr>
                  <w:rFonts w:ascii="Arial" w:hAnsi="Arial" w:cs="Arial"/>
                  <w:color w:val="000000"/>
                  <w:sz w:val="20"/>
                </w:rPr>
                <w:t>3,4</w:t>
              </w:r>
            </w:ins>
            <w:r w:rsidRPr="00FC1E12">
              <w:rPr>
                <w:rFonts w:ascii="Arial" w:hAnsi="Arial" w:cs="Arial"/>
                <w:color w:val="000000"/>
                <w:sz w:val="20"/>
              </w:rPr>
              <w:t xml:space="preserve"> t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5A18FE34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62819E33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DCF1ED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CD31" w14:textId="7777777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096E2C8E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77777777" w:rsidR="00DF7DAF" w:rsidRPr="00FC1E12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5DF0FFF2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B007D8" w14:textId="3604D5CF" w:rsidR="00DF7DAF" w:rsidRPr="00C8397F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Umožnění domontáže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Hardtopem s uzamykatelným oknem vzadu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585" w14:textId="7777777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4A0DF9DC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77777777" w:rsidR="00DF7DAF" w:rsidRPr="005E0867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C3DA65A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77777777" w:rsidR="00DF7DAF" w:rsidRPr="005E0867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DF7DAF" w:rsidRPr="009657EA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080914F5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314408" w14:textId="77777777" w:rsidR="00DF7DAF" w:rsidRPr="005E0867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9968" w14:textId="77777777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030E2579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D42745" w14:textId="453ED231" w:rsidR="00DF7DAF" w:rsidRPr="005E0867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Umožnění domontáže s</w:t>
            </w:r>
            <w:r w:rsidRPr="009C10EA">
              <w:rPr>
                <w:rFonts w:ascii="Arial" w:hAnsi="Arial" w:cs="Arial"/>
                <w:color w:val="000000"/>
                <w:sz w:val="20"/>
              </w:rPr>
              <w:t>třešní</w:t>
            </w:r>
            <w:r>
              <w:rPr>
                <w:rFonts w:ascii="Arial" w:hAnsi="Arial" w:cs="Arial"/>
                <w:color w:val="000000"/>
                <w:sz w:val="20"/>
              </w:rPr>
              <w:t>ho</w:t>
            </w:r>
            <w:r w:rsidRPr="009C10EA">
              <w:rPr>
                <w:rFonts w:ascii="Arial" w:hAnsi="Arial" w:cs="Arial"/>
                <w:color w:val="000000"/>
                <w:sz w:val="20"/>
              </w:rPr>
              <w:t xml:space="preserve"> nos</w:t>
            </w:r>
            <w:r>
              <w:rPr>
                <w:rFonts w:ascii="Arial" w:hAnsi="Arial" w:cs="Arial"/>
                <w:color w:val="000000"/>
                <w:sz w:val="20"/>
              </w:rPr>
              <w:t>ič s nosností 75 kg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35B9B" w14:textId="5F123F05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F7DAF" w:rsidRPr="009657EA" w14:paraId="344277AA" w14:textId="77777777" w:rsidTr="00DF7DAF">
        <w:trPr>
          <w:trHeight w:val="288"/>
        </w:trPr>
        <w:tc>
          <w:tcPr>
            <w:tcW w:w="3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FF9856C" w14:textId="41266A31" w:rsidR="00DF7DAF" w:rsidRPr="005E0867" w:rsidRDefault="00DF7DAF" w:rsidP="00DF7D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06F81" w14:textId="16CBD23A" w:rsidR="00DF7DAF" w:rsidRPr="003C1008" w:rsidRDefault="00DF7DAF" w:rsidP="00DF7D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7997" w14:textId="77777777" w:rsidR="00AE71B9" w:rsidRDefault="00AE71B9">
      <w:pPr>
        <w:spacing w:after="0"/>
      </w:pPr>
      <w:r>
        <w:separator/>
      </w:r>
    </w:p>
  </w:endnote>
  <w:endnote w:type="continuationSeparator" w:id="0">
    <w:p w14:paraId="59A536F4" w14:textId="77777777" w:rsidR="00AE71B9" w:rsidRDefault="00AE71B9">
      <w:pPr>
        <w:spacing w:after="0"/>
      </w:pPr>
      <w:r>
        <w:continuationSeparator/>
      </w:r>
    </w:p>
  </w:endnote>
  <w:endnote w:type="continuationNotice" w:id="1">
    <w:p w14:paraId="77D16370" w14:textId="77777777" w:rsidR="00AE71B9" w:rsidRDefault="00AE71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4A8796B1" w:rsidR="000B0867" w:rsidRDefault="003503D2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0" allowOverlap="1" wp14:anchorId="58E705D4" wp14:editId="67AF48C5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48FB23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473C7664" w:rsidR="000B0867" w:rsidRDefault="003503D2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31D76AB0" wp14:editId="3B0B9ABF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ED94F6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AD74" w14:textId="77777777" w:rsidR="00AE71B9" w:rsidRDefault="00AE71B9">
      <w:pPr>
        <w:spacing w:after="0"/>
      </w:pPr>
      <w:r>
        <w:separator/>
      </w:r>
    </w:p>
  </w:footnote>
  <w:footnote w:type="continuationSeparator" w:id="0">
    <w:p w14:paraId="54F75ED3" w14:textId="77777777" w:rsidR="00AE71B9" w:rsidRDefault="00AE71B9">
      <w:pPr>
        <w:spacing w:after="0"/>
      </w:pPr>
      <w:r>
        <w:continuationSeparator/>
      </w:r>
    </w:p>
  </w:footnote>
  <w:footnote w:type="continuationNotice" w:id="1">
    <w:p w14:paraId="0FACF74E" w14:textId="77777777" w:rsidR="00AE71B9" w:rsidRDefault="00AE71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77777777" w:rsidR="000B0867" w:rsidRDefault="001615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A3B7E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2F8CEEB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A3B7E">
              <w:rPr>
                <w:u w:val="single"/>
              </w:rPr>
              <w:t>srpen 2017</w:t>
            </w:r>
          </w:fldSimple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3FCE"/>
    <w:rsid w:val="00004D98"/>
    <w:rsid w:val="00006EE4"/>
    <w:rsid w:val="000115B1"/>
    <w:rsid w:val="00014AEB"/>
    <w:rsid w:val="00023063"/>
    <w:rsid w:val="0003373D"/>
    <w:rsid w:val="00036C48"/>
    <w:rsid w:val="00044481"/>
    <w:rsid w:val="0005663D"/>
    <w:rsid w:val="000610BE"/>
    <w:rsid w:val="00062BFB"/>
    <w:rsid w:val="00064E73"/>
    <w:rsid w:val="000669B7"/>
    <w:rsid w:val="0008258F"/>
    <w:rsid w:val="000857E4"/>
    <w:rsid w:val="000866B8"/>
    <w:rsid w:val="00087C0F"/>
    <w:rsid w:val="000901FE"/>
    <w:rsid w:val="00090E37"/>
    <w:rsid w:val="00094A29"/>
    <w:rsid w:val="000A3209"/>
    <w:rsid w:val="000A483D"/>
    <w:rsid w:val="000B0867"/>
    <w:rsid w:val="000B3FE0"/>
    <w:rsid w:val="000D23C7"/>
    <w:rsid w:val="000D3BAF"/>
    <w:rsid w:val="000E094F"/>
    <w:rsid w:val="000E4875"/>
    <w:rsid w:val="000E57D4"/>
    <w:rsid w:val="000E7DFB"/>
    <w:rsid w:val="000F00FE"/>
    <w:rsid w:val="000F25B7"/>
    <w:rsid w:val="00100864"/>
    <w:rsid w:val="00107BD7"/>
    <w:rsid w:val="00117DF8"/>
    <w:rsid w:val="00117FE6"/>
    <w:rsid w:val="00124F44"/>
    <w:rsid w:val="0012591F"/>
    <w:rsid w:val="00127C91"/>
    <w:rsid w:val="0013123E"/>
    <w:rsid w:val="001402BE"/>
    <w:rsid w:val="00154C52"/>
    <w:rsid w:val="0016153C"/>
    <w:rsid w:val="001635F3"/>
    <w:rsid w:val="00163C32"/>
    <w:rsid w:val="00164143"/>
    <w:rsid w:val="00167DA4"/>
    <w:rsid w:val="00167E08"/>
    <w:rsid w:val="0017131E"/>
    <w:rsid w:val="00177614"/>
    <w:rsid w:val="0018023C"/>
    <w:rsid w:val="00186D6B"/>
    <w:rsid w:val="00193866"/>
    <w:rsid w:val="00193F4E"/>
    <w:rsid w:val="00195FE6"/>
    <w:rsid w:val="00196229"/>
    <w:rsid w:val="001962D8"/>
    <w:rsid w:val="001A11F8"/>
    <w:rsid w:val="001A197D"/>
    <w:rsid w:val="001A285B"/>
    <w:rsid w:val="001A4DB0"/>
    <w:rsid w:val="001B38B7"/>
    <w:rsid w:val="001B7025"/>
    <w:rsid w:val="001B7A08"/>
    <w:rsid w:val="001C1510"/>
    <w:rsid w:val="001C4923"/>
    <w:rsid w:val="001C4FF6"/>
    <w:rsid w:val="001C782D"/>
    <w:rsid w:val="001E7079"/>
    <w:rsid w:val="001F28CE"/>
    <w:rsid w:val="001F34FF"/>
    <w:rsid w:val="001F5EFA"/>
    <w:rsid w:val="001F666D"/>
    <w:rsid w:val="001F6FAF"/>
    <w:rsid w:val="001F7362"/>
    <w:rsid w:val="00203176"/>
    <w:rsid w:val="002442E9"/>
    <w:rsid w:val="00245138"/>
    <w:rsid w:val="00246E5D"/>
    <w:rsid w:val="00256B16"/>
    <w:rsid w:val="00266986"/>
    <w:rsid w:val="00273C77"/>
    <w:rsid w:val="00285328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D65B1"/>
    <w:rsid w:val="002E59F3"/>
    <w:rsid w:val="00301EB4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26AE"/>
    <w:rsid w:val="00333CE6"/>
    <w:rsid w:val="00341046"/>
    <w:rsid w:val="00347934"/>
    <w:rsid w:val="003503D2"/>
    <w:rsid w:val="00362E82"/>
    <w:rsid w:val="00367BF4"/>
    <w:rsid w:val="00375CD0"/>
    <w:rsid w:val="00375F95"/>
    <w:rsid w:val="003827FC"/>
    <w:rsid w:val="003863BC"/>
    <w:rsid w:val="00393C2C"/>
    <w:rsid w:val="0039619A"/>
    <w:rsid w:val="003A73C9"/>
    <w:rsid w:val="003A74C0"/>
    <w:rsid w:val="003B29A1"/>
    <w:rsid w:val="003B7AF8"/>
    <w:rsid w:val="003C15C5"/>
    <w:rsid w:val="003C2C01"/>
    <w:rsid w:val="003C4DBD"/>
    <w:rsid w:val="003C719B"/>
    <w:rsid w:val="003D1239"/>
    <w:rsid w:val="003D1A6D"/>
    <w:rsid w:val="003D2949"/>
    <w:rsid w:val="003D2D2F"/>
    <w:rsid w:val="003D6F43"/>
    <w:rsid w:val="003E226E"/>
    <w:rsid w:val="003F36EE"/>
    <w:rsid w:val="003F5E1C"/>
    <w:rsid w:val="00400EC5"/>
    <w:rsid w:val="00401816"/>
    <w:rsid w:val="00404460"/>
    <w:rsid w:val="00405A06"/>
    <w:rsid w:val="00405C2F"/>
    <w:rsid w:val="004074DC"/>
    <w:rsid w:val="004134FF"/>
    <w:rsid w:val="004148B4"/>
    <w:rsid w:val="004158DA"/>
    <w:rsid w:val="00416283"/>
    <w:rsid w:val="00422B56"/>
    <w:rsid w:val="00433E0E"/>
    <w:rsid w:val="00440B43"/>
    <w:rsid w:val="0044531A"/>
    <w:rsid w:val="004543CB"/>
    <w:rsid w:val="004552F9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099D"/>
    <w:rsid w:val="004D465C"/>
    <w:rsid w:val="004D4674"/>
    <w:rsid w:val="004D4823"/>
    <w:rsid w:val="004D73E9"/>
    <w:rsid w:val="004E3F4D"/>
    <w:rsid w:val="004E5DF5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5EE2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B196C"/>
    <w:rsid w:val="005B43FF"/>
    <w:rsid w:val="005C20CD"/>
    <w:rsid w:val="005C3335"/>
    <w:rsid w:val="005C3F9E"/>
    <w:rsid w:val="005C4112"/>
    <w:rsid w:val="005C455A"/>
    <w:rsid w:val="005E0867"/>
    <w:rsid w:val="005E3B4F"/>
    <w:rsid w:val="005F3C31"/>
    <w:rsid w:val="005F471E"/>
    <w:rsid w:val="005F50E0"/>
    <w:rsid w:val="00600384"/>
    <w:rsid w:val="00610538"/>
    <w:rsid w:val="00610E9C"/>
    <w:rsid w:val="0061248E"/>
    <w:rsid w:val="006164DD"/>
    <w:rsid w:val="0062314C"/>
    <w:rsid w:val="0065285A"/>
    <w:rsid w:val="006563B9"/>
    <w:rsid w:val="00660007"/>
    <w:rsid w:val="006705C2"/>
    <w:rsid w:val="00673AE4"/>
    <w:rsid w:val="00674E39"/>
    <w:rsid w:val="006752D2"/>
    <w:rsid w:val="00693810"/>
    <w:rsid w:val="006A6361"/>
    <w:rsid w:val="006B5EDE"/>
    <w:rsid w:val="006C1F1D"/>
    <w:rsid w:val="006C4298"/>
    <w:rsid w:val="006E2661"/>
    <w:rsid w:val="006E3B0B"/>
    <w:rsid w:val="006E691A"/>
    <w:rsid w:val="006F3CC9"/>
    <w:rsid w:val="00701B06"/>
    <w:rsid w:val="00706E89"/>
    <w:rsid w:val="00716754"/>
    <w:rsid w:val="00723992"/>
    <w:rsid w:val="00723BC4"/>
    <w:rsid w:val="007332D0"/>
    <w:rsid w:val="00733C85"/>
    <w:rsid w:val="0073672D"/>
    <w:rsid w:val="00736C50"/>
    <w:rsid w:val="00737F3F"/>
    <w:rsid w:val="00741FC3"/>
    <w:rsid w:val="007469BB"/>
    <w:rsid w:val="007473A3"/>
    <w:rsid w:val="00747AB8"/>
    <w:rsid w:val="007515B1"/>
    <w:rsid w:val="0075268F"/>
    <w:rsid w:val="00753E00"/>
    <w:rsid w:val="00753F51"/>
    <w:rsid w:val="00754F35"/>
    <w:rsid w:val="00767A54"/>
    <w:rsid w:val="00771D90"/>
    <w:rsid w:val="00772702"/>
    <w:rsid w:val="00777F4E"/>
    <w:rsid w:val="007809CF"/>
    <w:rsid w:val="0079790A"/>
    <w:rsid w:val="007A15BD"/>
    <w:rsid w:val="007A609C"/>
    <w:rsid w:val="007B1361"/>
    <w:rsid w:val="007B3763"/>
    <w:rsid w:val="007B6052"/>
    <w:rsid w:val="007C0046"/>
    <w:rsid w:val="007D257B"/>
    <w:rsid w:val="007D4FC6"/>
    <w:rsid w:val="007D7991"/>
    <w:rsid w:val="007E2DC6"/>
    <w:rsid w:val="007F14CC"/>
    <w:rsid w:val="007F6D43"/>
    <w:rsid w:val="0081196A"/>
    <w:rsid w:val="0081710A"/>
    <w:rsid w:val="00817557"/>
    <w:rsid w:val="0082263B"/>
    <w:rsid w:val="008317B0"/>
    <w:rsid w:val="00833588"/>
    <w:rsid w:val="00835315"/>
    <w:rsid w:val="008368E1"/>
    <w:rsid w:val="00837555"/>
    <w:rsid w:val="00855DD6"/>
    <w:rsid w:val="0086298E"/>
    <w:rsid w:val="0086622B"/>
    <w:rsid w:val="00870D58"/>
    <w:rsid w:val="008719A8"/>
    <w:rsid w:val="00873942"/>
    <w:rsid w:val="00875F2C"/>
    <w:rsid w:val="008777D2"/>
    <w:rsid w:val="008A0003"/>
    <w:rsid w:val="008B1172"/>
    <w:rsid w:val="008B5EB1"/>
    <w:rsid w:val="008D0485"/>
    <w:rsid w:val="008D1470"/>
    <w:rsid w:val="008D2AB8"/>
    <w:rsid w:val="008D2DAC"/>
    <w:rsid w:val="008D363C"/>
    <w:rsid w:val="008D3C63"/>
    <w:rsid w:val="008D3EBF"/>
    <w:rsid w:val="008E0654"/>
    <w:rsid w:val="00901960"/>
    <w:rsid w:val="00902D13"/>
    <w:rsid w:val="009039FF"/>
    <w:rsid w:val="009049A9"/>
    <w:rsid w:val="00907D74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390A"/>
    <w:rsid w:val="009657EA"/>
    <w:rsid w:val="00965C97"/>
    <w:rsid w:val="00966849"/>
    <w:rsid w:val="00966DCB"/>
    <w:rsid w:val="00971DE8"/>
    <w:rsid w:val="00974DD9"/>
    <w:rsid w:val="00977A75"/>
    <w:rsid w:val="00980D57"/>
    <w:rsid w:val="00983937"/>
    <w:rsid w:val="00994DAE"/>
    <w:rsid w:val="009A01AA"/>
    <w:rsid w:val="009A19BB"/>
    <w:rsid w:val="009A1A82"/>
    <w:rsid w:val="009A1B3B"/>
    <w:rsid w:val="009A2468"/>
    <w:rsid w:val="009A3B7E"/>
    <w:rsid w:val="009B39E7"/>
    <w:rsid w:val="009B60FE"/>
    <w:rsid w:val="009C3144"/>
    <w:rsid w:val="009D0B86"/>
    <w:rsid w:val="009D1AD8"/>
    <w:rsid w:val="009D3A26"/>
    <w:rsid w:val="009E0003"/>
    <w:rsid w:val="009E0FC2"/>
    <w:rsid w:val="009E2E03"/>
    <w:rsid w:val="009E3FA2"/>
    <w:rsid w:val="009F08D5"/>
    <w:rsid w:val="009F1A79"/>
    <w:rsid w:val="009F42D4"/>
    <w:rsid w:val="009F4675"/>
    <w:rsid w:val="00A05066"/>
    <w:rsid w:val="00A101C3"/>
    <w:rsid w:val="00A1036E"/>
    <w:rsid w:val="00A170B7"/>
    <w:rsid w:val="00A2117A"/>
    <w:rsid w:val="00A330A1"/>
    <w:rsid w:val="00A61A0D"/>
    <w:rsid w:val="00A61A1F"/>
    <w:rsid w:val="00A67376"/>
    <w:rsid w:val="00A678C6"/>
    <w:rsid w:val="00A713B8"/>
    <w:rsid w:val="00A71DEA"/>
    <w:rsid w:val="00A75704"/>
    <w:rsid w:val="00A95710"/>
    <w:rsid w:val="00A96521"/>
    <w:rsid w:val="00A96F4C"/>
    <w:rsid w:val="00A96F9A"/>
    <w:rsid w:val="00A97537"/>
    <w:rsid w:val="00AA2707"/>
    <w:rsid w:val="00AA6F3E"/>
    <w:rsid w:val="00AA7636"/>
    <w:rsid w:val="00AB6190"/>
    <w:rsid w:val="00AB6CB0"/>
    <w:rsid w:val="00AD0C0C"/>
    <w:rsid w:val="00AD7A4C"/>
    <w:rsid w:val="00AE390D"/>
    <w:rsid w:val="00AE71B9"/>
    <w:rsid w:val="00AE7BE5"/>
    <w:rsid w:val="00AF293F"/>
    <w:rsid w:val="00B00CF1"/>
    <w:rsid w:val="00B043AA"/>
    <w:rsid w:val="00B17632"/>
    <w:rsid w:val="00B21AAF"/>
    <w:rsid w:val="00B22108"/>
    <w:rsid w:val="00B22588"/>
    <w:rsid w:val="00B2754E"/>
    <w:rsid w:val="00B276DA"/>
    <w:rsid w:val="00B33266"/>
    <w:rsid w:val="00B3496C"/>
    <w:rsid w:val="00B35502"/>
    <w:rsid w:val="00B3722B"/>
    <w:rsid w:val="00B415E9"/>
    <w:rsid w:val="00B42766"/>
    <w:rsid w:val="00B451F9"/>
    <w:rsid w:val="00B5007C"/>
    <w:rsid w:val="00B55180"/>
    <w:rsid w:val="00B63D3A"/>
    <w:rsid w:val="00B74F55"/>
    <w:rsid w:val="00B863E9"/>
    <w:rsid w:val="00B87C4E"/>
    <w:rsid w:val="00B90D32"/>
    <w:rsid w:val="00B922A1"/>
    <w:rsid w:val="00B93A77"/>
    <w:rsid w:val="00B9493B"/>
    <w:rsid w:val="00B965F6"/>
    <w:rsid w:val="00BA4CBE"/>
    <w:rsid w:val="00BA5A3D"/>
    <w:rsid w:val="00BB1921"/>
    <w:rsid w:val="00BB20EA"/>
    <w:rsid w:val="00BB7719"/>
    <w:rsid w:val="00BC55F1"/>
    <w:rsid w:val="00BD2CF9"/>
    <w:rsid w:val="00BD7DF0"/>
    <w:rsid w:val="00BE24CD"/>
    <w:rsid w:val="00BF5752"/>
    <w:rsid w:val="00C04E77"/>
    <w:rsid w:val="00C17E52"/>
    <w:rsid w:val="00C24FA1"/>
    <w:rsid w:val="00C318B3"/>
    <w:rsid w:val="00C32E09"/>
    <w:rsid w:val="00C360CC"/>
    <w:rsid w:val="00C4542D"/>
    <w:rsid w:val="00C56AD9"/>
    <w:rsid w:val="00C63366"/>
    <w:rsid w:val="00C66A16"/>
    <w:rsid w:val="00C80840"/>
    <w:rsid w:val="00C8397F"/>
    <w:rsid w:val="00C83CCD"/>
    <w:rsid w:val="00C8424A"/>
    <w:rsid w:val="00C94198"/>
    <w:rsid w:val="00C94B9F"/>
    <w:rsid w:val="00C97487"/>
    <w:rsid w:val="00C97FC3"/>
    <w:rsid w:val="00CC4C06"/>
    <w:rsid w:val="00CD057E"/>
    <w:rsid w:val="00CD2B49"/>
    <w:rsid w:val="00CE0B8F"/>
    <w:rsid w:val="00CE2EEB"/>
    <w:rsid w:val="00CE4666"/>
    <w:rsid w:val="00CF688F"/>
    <w:rsid w:val="00D00DDD"/>
    <w:rsid w:val="00D1397E"/>
    <w:rsid w:val="00D1784F"/>
    <w:rsid w:val="00D2176A"/>
    <w:rsid w:val="00D24C8D"/>
    <w:rsid w:val="00D32D99"/>
    <w:rsid w:val="00D46BCB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B62B3"/>
    <w:rsid w:val="00DD0962"/>
    <w:rsid w:val="00DD2963"/>
    <w:rsid w:val="00DD31FF"/>
    <w:rsid w:val="00DE5841"/>
    <w:rsid w:val="00DF4077"/>
    <w:rsid w:val="00DF5352"/>
    <w:rsid w:val="00DF6236"/>
    <w:rsid w:val="00DF777F"/>
    <w:rsid w:val="00DF7DAF"/>
    <w:rsid w:val="00E010E0"/>
    <w:rsid w:val="00E0448F"/>
    <w:rsid w:val="00E046E2"/>
    <w:rsid w:val="00E06691"/>
    <w:rsid w:val="00E068E4"/>
    <w:rsid w:val="00E3167D"/>
    <w:rsid w:val="00E35504"/>
    <w:rsid w:val="00E35D4E"/>
    <w:rsid w:val="00E3616B"/>
    <w:rsid w:val="00E4346A"/>
    <w:rsid w:val="00E43B8E"/>
    <w:rsid w:val="00E46B76"/>
    <w:rsid w:val="00E47FED"/>
    <w:rsid w:val="00E52190"/>
    <w:rsid w:val="00E62C09"/>
    <w:rsid w:val="00E6533F"/>
    <w:rsid w:val="00E66A21"/>
    <w:rsid w:val="00E70BBA"/>
    <w:rsid w:val="00E73648"/>
    <w:rsid w:val="00E74698"/>
    <w:rsid w:val="00E95BBD"/>
    <w:rsid w:val="00E97C3D"/>
    <w:rsid w:val="00EA4D0A"/>
    <w:rsid w:val="00EA72FA"/>
    <w:rsid w:val="00EC2760"/>
    <w:rsid w:val="00EC577E"/>
    <w:rsid w:val="00EC7420"/>
    <w:rsid w:val="00ED1AC5"/>
    <w:rsid w:val="00ED7093"/>
    <w:rsid w:val="00EF042F"/>
    <w:rsid w:val="00EF7B8D"/>
    <w:rsid w:val="00F00D7E"/>
    <w:rsid w:val="00F0456D"/>
    <w:rsid w:val="00F0687C"/>
    <w:rsid w:val="00F15BC6"/>
    <w:rsid w:val="00F15C66"/>
    <w:rsid w:val="00F26DF9"/>
    <w:rsid w:val="00F31196"/>
    <w:rsid w:val="00F32568"/>
    <w:rsid w:val="00F343BF"/>
    <w:rsid w:val="00F44460"/>
    <w:rsid w:val="00F6265B"/>
    <w:rsid w:val="00F707BE"/>
    <w:rsid w:val="00F7626C"/>
    <w:rsid w:val="00F76DCC"/>
    <w:rsid w:val="00F85AD1"/>
    <w:rsid w:val="00F879E4"/>
    <w:rsid w:val="00F93C72"/>
    <w:rsid w:val="00FB42DE"/>
    <w:rsid w:val="00FB5264"/>
    <w:rsid w:val="00FB6906"/>
    <w:rsid w:val="00FB75D5"/>
    <w:rsid w:val="00FB76E5"/>
    <w:rsid w:val="00FC1E12"/>
    <w:rsid w:val="00FC7A52"/>
    <w:rsid w:val="00FD3160"/>
    <w:rsid w:val="00FE46A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51</TotalTime>
  <Pages>2</Pages>
  <Words>501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85</cp:revision>
  <cp:lastPrinted>2018-05-22T12:04:00Z</cp:lastPrinted>
  <dcterms:created xsi:type="dcterms:W3CDTF">2022-05-05T11:50:00Z</dcterms:created>
  <dcterms:modified xsi:type="dcterms:W3CDTF">2022-12-12T12:43:00Z</dcterms:modified>
  <cp:category>srpen 2017</cp:category>
</cp:coreProperties>
</file>